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A7BC3" w:rsidRDefault="008A7BC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7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6480"/>
      </w:tblGrid>
      <w:tr w:rsidR="008A7BC3" w14:paraId="4F450650" w14:textId="77777777" w:rsidTr="4F6A1B62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2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Topic/Duration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3" w14:textId="62822735" w:rsidR="008A7BC3" w:rsidRDefault="00000000" w:rsidP="13213CDB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The age of invention and the birth of recording sound / </w:t>
            </w:r>
            <w:r w:rsidR="7B2819B6">
              <w:rPr>
                <w:rFonts w:ascii="Arial" w:eastAsia="Arial" w:hAnsi="Arial" w:cs="Arial"/>
                <w:sz w:val="24"/>
                <w:szCs w:val="24"/>
              </w:rPr>
              <w:t>1 Class Period</w:t>
            </w:r>
            <w:r w:rsidR="1444DBC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7B2819B6">
              <w:rPr>
                <w:rFonts w:ascii="Arial" w:eastAsia="Arial" w:hAnsi="Arial" w:cs="Arial"/>
                <w:sz w:val="24"/>
                <w:szCs w:val="24"/>
              </w:rPr>
              <w:t xml:space="preserve">/ </w:t>
            </w:r>
            <w:r>
              <w:rPr>
                <w:rFonts w:ascii="Arial" w:eastAsia="Arial" w:hAnsi="Arial" w:cs="Arial"/>
                <w:sz w:val="24"/>
                <w:szCs w:val="24"/>
              </w:rPr>
              <w:t>50 minutes</w:t>
            </w:r>
          </w:p>
        </w:tc>
      </w:tr>
      <w:tr w:rsidR="008A7BC3" w14:paraId="17EDA479" w14:textId="77777777" w:rsidTr="4F6A1B62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4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Priority Standards</w:t>
            </w:r>
          </w:p>
          <w:p w14:paraId="00000005" w14:textId="77777777" w:rsidR="008A7BC3" w:rsidRDefault="008A7BC3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6" w14:textId="25B236BF" w:rsidR="008A7BC3" w:rsidRDefault="00000000" w:rsidP="32A0980C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32A0980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Georgia Music Technology Standards</w:t>
            </w:r>
            <w:r w:rsidRPr="32A0980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 </w:t>
            </w:r>
          </w:p>
          <w:p w14:paraId="00000007" w14:textId="0CF34B8F" w:rsidR="008A7BC3" w:rsidRDefault="0053033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b/>
                <w:color w:val="000000"/>
                <w:sz w:val="24"/>
                <w:szCs w:val="24"/>
              </w:rPr>
            </w:pPr>
            <w:hyperlink r:id="rId9" w:history="1">
              <w:r w:rsidRPr="0053033A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</w:t>
              </w:r>
            </w:hyperlink>
          </w:p>
          <w:p w14:paraId="00000008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Computer Science Standards</w:t>
            </w:r>
          </w:p>
          <w:p w14:paraId="00000009" w14:textId="1164F6FB" w:rsidR="008A7BC3" w:rsidRDefault="0053033A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0" w:history="1">
              <w:r w:rsidRPr="0053033A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MS-CS-FCP-5</w:t>
              </w:r>
            </w:hyperlink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Explore the relationship between computer hardware and software. </w:t>
            </w:r>
          </w:p>
        </w:tc>
      </w:tr>
      <w:tr w:rsidR="008A7BC3" w14:paraId="5F3D35B0" w14:textId="77777777" w:rsidTr="4F6A1B62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A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Supporting Standards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B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Georgia Music Technology Standards:</w:t>
            </w:r>
          </w:p>
          <w:p w14:paraId="0000000C" w14:textId="0BF9669B" w:rsidR="008A7BC3" w:rsidRDefault="0053033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hyperlink r:id="rId11" w:history="1">
              <w:r w:rsidRPr="0053033A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MSMTC6.CR.1</w:t>
              </w:r>
            </w:hyperlink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0000000E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Georgia Computer Science Standards</w:t>
            </w:r>
          </w:p>
          <w:p w14:paraId="00000010" w14:textId="13527CF0" w:rsidR="008A7BC3" w:rsidRDefault="197CE420" w:rsidP="0053033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12" w:history="1">
              <w:r w:rsidRPr="0053033A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MS-CS-FCP-5.3</w:t>
              </w:r>
            </w:hyperlink>
            <w:r w:rsidRPr="5E75A509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Analyze and explain how computers communicate information with simple hardware inputs and outputs</w:t>
            </w:r>
            <w:r w:rsidR="47AF357D" w:rsidRPr="5E75A509"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 w:rsidR="005303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A7BC3" w14:paraId="35F3A422" w14:textId="77777777" w:rsidTr="4F6A1B62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1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Student Facing Goals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2" w14:textId="133ADC90" w:rsidR="008A7BC3" w:rsidRDefault="00000000" w:rsidP="6830C415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6830C41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Students will be able to...</w:t>
            </w:r>
          </w:p>
          <w:p w14:paraId="00000013" w14:textId="2F75121C" w:rsidR="008A7BC3" w:rsidRDefault="197CE420" w:rsidP="5E75A509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sz w:val="24"/>
                <w:szCs w:val="24"/>
              </w:rPr>
            </w:pPr>
            <w:r w:rsidRPr="5E75A509">
              <w:rPr>
                <w:rFonts w:ascii="Arial" w:eastAsia="Arial" w:hAnsi="Arial" w:cs="Arial"/>
                <w:sz w:val="24"/>
                <w:szCs w:val="24"/>
              </w:rPr>
              <w:t>explain the difference between analog and digital recording as well as determine the benefits and restrictions of using both methods</w:t>
            </w:r>
            <w:r w:rsidR="49B35D4B" w:rsidRPr="5E75A509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000014" w14:textId="67DAA611" w:rsidR="008A7BC3" w:rsidRDefault="197CE420" w:rsidP="5E75A509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use digital media and resources to explore and gather information about how music technology evolved in the 20th century</w:t>
            </w:r>
            <w:r w:rsidR="176E0DD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8A7BC3" w14:paraId="094AA688" w14:textId="77777777" w:rsidTr="4F6A1B62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5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Essential Question &amp; Enduring Understanding</w:t>
            </w:r>
          </w:p>
          <w:p w14:paraId="00000016" w14:textId="77777777" w:rsidR="008A7BC3" w:rsidRDefault="008A7BC3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7" w14:textId="77777777" w:rsidR="008A7BC3" w:rsidRDefault="00000000">
            <w:pPr>
              <w:pStyle w:val="Normal1"/>
              <w:spacing w:after="200"/>
              <w:ind w:left="-15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What sort of advances in music technology have occurred over the last century and what is their impact on music today?</w:t>
            </w:r>
          </w:p>
          <w:p w14:paraId="1B9DE232" w14:textId="46C47C29" w:rsidR="008A7BC3" w:rsidRDefault="73FD5FD0" w:rsidP="19CF2031">
            <w:pPr>
              <w:pStyle w:val="Normal1"/>
              <w:spacing w:after="200"/>
              <w:ind w:left="-1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9CF2031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The way that music is recorded, stored, shared, played, </w:t>
            </w:r>
            <w:r w:rsidR="02EE56FA" w:rsidRPr="19CF2031">
              <w:rPr>
                <w:rFonts w:ascii="Arial" w:eastAsia="Arial" w:hAnsi="Arial" w:cs="Arial"/>
                <w:i/>
                <w:iCs/>
                <w:sz w:val="24"/>
                <w:szCs w:val="24"/>
              </w:rPr>
              <w:t>etc.</w:t>
            </w:r>
            <w:r w:rsidRPr="19CF2031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has changed drastically </w:t>
            </w:r>
            <w:r w:rsidR="71C7B90E" w:rsidRPr="19CF2031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over </w:t>
            </w:r>
            <w:r w:rsidR="1D5D0A57" w:rsidRPr="19CF2031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time. </w:t>
            </w:r>
          </w:p>
          <w:p w14:paraId="00000019" w14:textId="49261119" w:rsidR="008A7BC3" w:rsidRDefault="1D5D0A57" w:rsidP="19CF2031">
            <w:pPr>
              <w:pStyle w:val="Normal1"/>
              <w:spacing w:after="200"/>
              <w:ind w:left="-1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9CF2031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How</w:t>
            </w:r>
            <w:r w:rsidRPr="19CF203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do Analog and Digital recording differ?</w:t>
            </w:r>
          </w:p>
          <w:p w14:paraId="0000001A" w14:textId="1F136552" w:rsidR="008A7BC3" w:rsidRDefault="73FD5FD0" w:rsidP="6830C415">
            <w:pPr>
              <w:pStyle w:val="Normal1"/>
              <w:spacing w:after="200"/>
              <w:ind w:left="-15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Analog recording uses methods that replicate the original sound </w:t>
            </w:r>
            <w:r w:rsidR="33817119"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waves,</w:t>
            </w:r>
            <w:r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while digital recording takes samples of the original sound</w:t>
            </w:r>
            <w:r w:rsidR="153DC74C"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source</w:t>
            </w:r>
            <w:r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at a specified </w:t>
            </w:r>
            <w:r w:rsidR="55F02F1A" w:rsidRPr="6830C41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rate.</w:t>
            </w:r>
          </w:p>
        </w:tc>
      </w:tr>
      <w:tr w:rsidR="008A7BC3" w14:paraId="555EF13C" w14:textId="77777777" w:rsidTr="4F6A1B62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B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Evidence of Learning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D" w14:textId="6F2466EF" w:rsidR="008A7BC3" w:rsidRDefault="197CE420" w:rsidP="5E75A509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5E75A509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Formative:</w:t>
            </w:r>
            <w:r w:rsidRPr="5E75A509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Student</w:t>
            </w:r>
            <w:r>
              <w:rPr>
                <w:rFonts w:ascii="Arial" w:eastAsia="Arial" w:hAnsi="Arial" w:cs="Arial"/>
                <w:sz w:val="24"/>
                <w:szCs w:val="24"/>
              </w:rPr>
              <w:t>s will complete a worksheet that shows their understanding of different impactful music technology innovations throughout history</w:t>
            </w:r>
            <w:r w:rsidR="72DAC8C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8A7BC3" w14:paraId="12C0EE9B" w14:textId="77777777" w:rsidTr="4F6A1B62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E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Materials</w:t>
            </w:r>
          </w:p>
          <w:p w14:paraId="0000001F" w14:textId="77777777" w:rsidR="008A7BC3" w:rsidRDefault="008A7BC3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0" w14:textId="77777777" w:rsidR="008A7BC3" w:rsidRDefault="00000000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 worksheet</w:t>
            </w:r>
          </w:p>
        </w:tc>
      </w:tr>
      <w:tr w:rsidR="008A7BC3" w14:paraId="13D66E63" w14:textId="77777777" w:rsidTr="4F6A1B62">
        <w:trPr>
          <w:trHeight w:val="1322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1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lastRenderedPageBreak/>
              <w:t>Vocabulary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2" w14:textId="78CEBD33" w:rsidR="008A7BC3" w:rsidRDefault="73FD5FD0" w:rsidP="4F6A1B62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Analog Recording</w:t>
            </w:r>
            <w:r w:rsidR="0B8E2137"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="0B8E2137" w:rsidRPr="4F6A1B62">
              <w:rPr>
                <w:rFonts w:ascii="Arial" w:eastAsia="Arial" w:hAnsi="Arial" w:cs="Arial"/>
                <w:sz w:val="24"/>
                <w:szCs w:val="24"/>
              </w:rPr>
              <w:t xml:space="preserve"> Methods of recording that replicate the original sound waves</w:t>
            </w:r>
            <w:r w:rsidR="047BCAEC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B8E2137" w:rsidRPr="4F6A1B6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2214C60F" w:rsidRPr="4F6A1B62"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="0B8E2137" w:rsidRPr="4F6A1B62">
              <w:rPr>
                <w:rFonts w:ascii="Arial" w:eastAsia="Arial" w:hAnsi="Arial" w:cs="Arial"/>
                <w:sz w:val="24"/>
                <w:szCs w:val="24"/>
              </w:rPr>
              <w:t>ethods of storing such as vinyl records or cassette tapes have th</w:t>
            </w:r>
            <w:r w:rsidR="14750388" w:rsidRPr="4F6A1B62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0B8E2137" w:rsidRPr="4F6A1B62">
              <w:rPr>
                <w:rFonts w:ascii="Arial" w:eastAsia="Arial" w:hAnsi="Arial" w:cs="Arial"/>
                <w:sz w:val="24"/>
                <w:szCs w:val="24"/>
              </w:rPr>
              <w:t xml:space="preserve"> signal directly imprinted on them</w:t>
            </w:r>
            <w:r w:rsidR="77C46B0A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000023" w14:textId="4DCE9BA4" w:rsidR="008A7BC3" w:rsidRDefault="73FD5FD0" w:rsidP="4F6A1B62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Digital Recording</w:t>
            </w:r>
            <w:r w:rsidR="60339675"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="60339675" w:rsidRPr="4F6A1B62">
              <w:rPr>
                <w:rFonts w:ascii="Arial" w:eastAsia="Arial" w:hAnsi="Arial" w:cs="Arial"/>
                <w:sz w:val="24"/>
                <w:szCs w:val="24"/>
              </w:rPr>
              <w:t xml:space="preserve"> Recording method that takes samples of the original sound</w:t>
            </w:r>
            <w:r w:rsidR="2CB36D8E" w:rsidRPr="4F6A1B62">
              <w:rPr>
                <w:rFonts w:ascii="Arial" w:eastAsia="Arial" w:hAnsi="Arial" w:cs="Arial"/>
                <w:sz w:val="24"/>
                <w:szCs w:val="24"/>
              </w:rPr>
              <w:t xml:space="preserve"> source</w:t>
            </w:r>
            <w:r w:rsidR="60339675" w:rsidRPr="4F6A1B62">
              <w:rPr>
                <w:rFonts w:ascii="Arial" w:eastAsia="Arial" w:hAnsi="Arial" w:cs="Arial"/>
                <w:sz w:val="24"/>
                <w:szCs w:val="24"/>
              </w:rPr>
              <w:t xml:space="preserve"> at a specified rate</w:t>
            </w:r>
            <w:r w:rsidR="454F6ECD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60339675" w:rsidRPr="4F6A1B6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5A6F7F9F" w:rsidRPr="4F6A1B62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60339675" w:rsidRPr="4F6A1B62">
              <w:rPr>
                <w:rFonts w:ascii="Arial" w:eastAsia="Arial" w:hAnsi="Arial" w:cs="Arial"/>
                <w:sz w:val="24"/>
                <w:szCs w:val="24"/>
              </w:rPr>
              <w:t>his digital representation of the sound</w:t>
            </w:r>
            <w:r w:rsidR="46250EA0" w:rsidRPr="4F6A1B62">
              <w:rPr>
                <w:rFonts w:ascii="Arial" w:eastAsia="Arial" w:hAnsi="Arial" w:cs="Arial"/>
                <w:sz w:val="24"/>
                <w:szCs w:val="24"/>
              </w:rPr>
              <w:t xml:space="preserve"> source</w:t>
            </w:r>
            <w:r w:rsidR="60339675" w:rsidRPr="4F6A1B62">
              <w:rPr>
                <w:rFonts w:ascii="Arial" w:eastAsia="Arial" w:hAnsi="Arial" w:cs="Arial"/>
                <w:sz w:val="24"/>
                <w:szCs w:val="24"/>
              </w:rPr>
              <w:t xml:space="preserve"> can be stored on CDs or streamed online</w:t>
            </w:r>
            <w:r w:rsidR="2D6DDA62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000024" w14:textId="4985A12D" w:rsidR="008A7BC3" w:rsidRDefault="73FD5FD0" w:rsidP="4F6A1B62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sz w:val="24"/>
                <w:szCs w:val="24"/>
              </w:rPr>
            </w:pPr>
            <w:r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Sampling</w:t>
            </w:r>
            <w:r w:rsidR="5956F2F8"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="5956F2F8" w:rsidRPr="4F6A1B62">
              <w:rPr>
                <w:rFonts w:ascii="Arial" w:eastAsia="Arial" w:hAnsi="Arial" w:cs="Arial"/>
                <w:sz w:val="24"/>
                <w:szCs w:val="24"/>
              </w:rPr>
              <w:t xml:space="preserve"> Process of transforming a sound into a digital file</w:t>
            </w:r>
            <w:r w:rsidR="2C7D3649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000025" w14:textId="401579B3" w:rsidR="008A7BC3" w:rsidRDefault="73FD5FD0" w:rsidP="4F6A1B62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sz w:val="24"/>
                <w:szCs w:val="24"/>
              </w:rPr>
            </w:pPr>
            <w:r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Sample Rate</w:t>
            </w:r>
            <w:r w:rsidR="1413BB2B" w:rsidRPr="4F6A1B6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="21D13CDD" w:rsidRPr="4F6A1B62">
              <w:rPr>
                <w:rFonts w:ascii="Arial" w:eastAsia="Arial" w:hAnsi="Arial" w:cs="Arial"/>
                <w:sz w:val="24"/>
                <w:szCs w:val="24"/>
              </w:rPr>
              <w:t xml:space="preserve"> The number of</w:t>
            </w:r>
            <w:r w:rsidR="1413BB2B" w:rsidRPr="4F6A1B62">
              <w:rPr>
                <w:rFonts w:ascii="Arial" w:eastAsia="Arial" w:hAnsi="Arial" w:cs="Arial"/>
                <w:sz w:val="24"/>
                <w:szCs w:val="24"/>
              </w:rPr>
              <w:t xml:space="preserve"> samples of a sound </w:t>
            </w:r>
            <w:r w:rsidR="040E3A76" w:rsidRPr="4F6A1B62">
              <w:rPr>
                <w:rFonts w:ascii="Arial" w:eastAsia="Arial" w:hAnsi="Arial" w:cs="Arial"/>
                <w:sz w:val="24"/>
                <w:szCs w:val="24"/>
              </w:rPr>
              <w:t xml:space="preserve">that </w:t>
            </w:r>
            <w:r w:rsidR="1413BB2B" w:rsidRPr="4F6A1B62">
              <w:rPr>
                <w:rFonts w:ascii="Arial" w:eastAsia="Arial" w:hAnsi="Arial" w:cs="Arial"/>
                <w:sz w:val="24"/>
                <w:szCs w:val="24"/>
              </w:rPr>
              <w:t xml:space="preserve">are taken per second for a digital recording </w:t>
            </w:r>
            <w:r w:rsidR="22805577" w:rsidRPr="4F6A1B62">
              <w:rPr>
                <w:rFonts w:ascii="Arial" w:eastAsia="Arial" w:hAnsi="Arial" w:cs="Arial"/>
                <w:sz w:val="24"/>
                <w:szCs w:val="24"/>
              </w:rPr>
              <w:t xml:space="preserve">in order </w:t>
            </w:r>
            <w:r w:rsidR="1BECA265" w:rsidRPr="4F6A1B62">
              <w:rPr>
                <w:rFonts w:ascii="Arial" w:eastAsia="Arial" w:hAnsi="Arial" w:cs="Arial"/>
                <w:sz w:val="24"/>
                <w:szCs w:val="24"/>
              </w:rPr>
              <w:t>to</w:t>
            </w:r>
            <w:r w:rsidR="1413BB2B" w:rsidRPr="4F6A1B62">
              <w:rPr>
                <w:rFonts w:ascii="Arial" w:eastAsia="Arial" w:hAnsi="Arial" w:cs="Arial"/>
                <w:sz w:val="24"/>
                <w:szCs w:val="24"/>
              </w:rPr>
              <w:t xml:space="preserve"> reconstruct the sound</w:t>
            </w:r>
            <w:r w:rsidR="322CE7A4" w:rsidRPr="4F6A1B6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00000026" w14:textId="77777777" w:rsidR="008A7BC3" w:rsidRDefault="00000000">
      <w:pPr>
        <w:pStyle w:val="Normal1"/>
      </w:pPr>
      <w:r>
        <w:br w:type="page"/>
      </w:r>
    </w:p>
    <w:tbl>
      <w:tblPr>
        <w:tblStyle w:val="a8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8A7BC3" w14:paraId="1494E2EA" w14:textId="77777777" w:rsidTr="19CF2031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27" w14:textId="77777777" w:rsidR="008A7BC3" w:rsidRDefault="00000000">
            <w:pPr>
              <w:pStyle w:val="Normal1"/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Resources</w:t>
            </w:r>
          </w:p>
        </w:tc>
      </w:tr>
      <w:tr w:rsidR="008A7BC3" w14:paraId="1B604A50" w14:textId="77777777" w:rsidTr="19CF2031">
        <w:trPr>
          <w:trHeight w:val="78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91208C" w14:textId="2CC5B90B" w:rsidR="008A7BC3" w:rsidRDefault="3C494703" w:rsidP="19CF2031">
            <w:pPr>
              <w:pStyle w:val="Normal1"/>
              <w:ind w:left="720"/>
              <w:rPr>
                <w:rFonts w:ascii="Arial" w:eastAsia="Arial" w:hAnsi="Arial" w:cs="Arial"/>
              </w:rPr>
            </w:pPr>
            <w:r w:rsidRPr="64551E0B">
              <w:rPr>
                <w:rFonts w:ascii="Arial" w:eastAsia="Arial" w:hAnsi="Arial" w:cs="Arial"/>
              </w:rPr>
              <w:t xml:space="preserve">Student worksheet </w:t>
            </w:r>
          </w:p>
          <w:p w14:paraId="74BEFC72" w14:textId="54BE0F41" w:rsidR="008A7BC3" w:rsidRDefault="52F1F9F2" w:rsidP="3C494703">
            <w:pPr>
              <w:pStyle w:val="Normal1"/>
              <w:ind w:left="720"/>
              <w:rPr>
                <w:rFonts w:ascii="Arial" w:eastAsia="Arial" w:hAnsi="Arial" w:cs="Arial"/>
              </w:rPr>
            </w:pPr>
            <w:r w:rsidRPr="19CF2031">
              <w:rPr>
                <w:rFonts w:ascii="Arial" w:eastAsia="Arial" w:hAnsi="Arial" w:cs="Arial"/>
              </w:rPr>
              <w:t xml:space="preserve">Link 1: </w:t>
            </w:r>
            <w:hyperlink r:id="rId13">
              <w:r w:rsidR="04E8E2B8" w:rsidRPr="19CF2031">
                <w:rPr>
                  <w:rStyle w:val="Hyperlink"/>
                  <w:rFonts w:ascii="Arial" w:eastAsia="Arial" w:hAnsi="Arial" w:cs="Arial"/>
                </w:rPr>
                <w:t>Video</w:t>
              </w:r>
            </w:hyperlink>
            <w:r w:rsidR="04E8E2B8" w:rsidRPr="19CF2031">
              <w:rPr>
                <w:rFonts w:ascii="Arial" w:eastAsia="Arial" w:hAnsi="Arial" w:cs="Arial"/>
              </w:rPr>
              <w:t xml:space="preserve"> </w:t>
            </w:r>
            <w:r w:rsidR="773EFF20" w:rsidRPr="19CF2031">
              <w:rPr>
                <w:rFonts w:ascii="Arial" w:eastAsia="Arial" w:hAnsi="Arial" w:cs="Arial"/>
              </w:rPr>
              <w:t xml:space="preserve">(@ 2:45) </w:t>
            </w:r>
            <w:r w:rsidR="04E8E2B8" w:rsidRPr="19CF2031">
              <w:rPr>
                <w:rFonts w:ascii="Arial" w:eastAsia="Arial" w:hAnsi="Arial" w:cs="Arial"/>
              </w:rPr>
              <w:t xml:space="preserve">comparing the sound of analog tape recording and digital recording (embedded in </w:t>
            </w:r>
            <w:r w:rsidR="701171CE" w:rsidRPr="19CF2031">
              <w:rPr>
                <w:rFonts w:ascii="Arial" w:eastAsia="Arial" w:hAnsi="Arial" w:cs="Arial"/>
              </w:rPr>
              <w:t>PowerPoint</w:t>
            </w:r>
            <w:r w:rsidR="04E8E2B8" w:rsidRPr="19CF2031">
              <w:rPr>
                <w:rFonts w:ascii="Arial" w:eastAsia="Arial" w:hAnsi="Arial" w:cs="Arial"/>
              </w:rPr>
              <w:t>)</w:t>
            </w:r>
          </w:p>
          <w:p w14:paraId="00000029" w14:textId="5CF6F7AB" w:rsidR="008A7BC3" w:rsidRDefault="008A7BC3" w:rsidP="3C494703">
            <w:pPr>
              <w:pStyle w:val="Normal1"/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A" w14:textId="77777777" w:rsidR="008A7BC3" w:rsidRDefault="008A7BC3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2B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9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A7BC3" w14:paraId="388A3CBE" w14:textId="77777777" w:rsidTr="19CF2031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2C" w14:textId="77777777" w:rsidR="008A7BC3" w:rsidRDefault="00000000">
            <w:pPr>
              <w:pStyle w:val="Normal1"/>
            </w:pPr>
            <w:r>
              <w:rPr>
                <w:b/>
              </w:rPr>
              <w:t>Teacher Preparation</w:t>
            </w:r>
          </w:p>
        </w:tc>
      </w:tr>
      <w:tr w:rsidR="008A7BC3" w14:paraId="0D0676C5" w14:textId="77777777" w:rsidTr="19CF2031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D" w14:textId="772F1FE0" w:rsidR="008A7BC3" w:rsidRDefault="73FD5FD0" w:rsidP="19CF203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Familiarization with analog vs digital recording techniques if necessary (</w:t>
            </w:r>
            <w:hyperlink r:id="rId14">
              <w:r w:rsidRPr="18BE7548">
                <w:rPr>
                  <w:rStyle w:val="Hyperlink"/>
                  <w:rFonts w:ascii="Arial" w:eastAsia="Arial" w:hAnsi="Arial" w:cs="Arial"/>
                </w:rPr>
                <w:t>example video</w:t>
              </w:r>
            </w:hyperlink>
            <w:r>
              <w:rPr>
                <w:rFonts w:ascii="Arial" w:eastAsia="Arial" w:hAnsi="Arial" w:cs="Arial"/>
              </w:rPr>
              <w:t xml:space="preserve"> to use as primer</w:t>
            </w:r>
            <w:r w:rsidR="6DBDD3FA">
              <w:rPr>
                <w:rFonts w:ascii="Arial" w:eastAsia="Arial" w:hAnsi="Arial" w:cs="Arial"/>
              </w:rPr>
              <w:t>)</w:t>
            </w:r>
            <w:r w:rsidR="0DBAD823">
              <w:rPr>
                <w:rFonts w:ascii="Arial" w:eastAsia="Arial" w:hAnsi="Arial" w:cs="Arial"/>
              </w:rPr>
              <w:t>.</w:t>
            </w:r>
          </w:p>
        </w:tc>
      </w:tr>
    </w:tbl>
    <w:p w14:paraId="0000002E" w14:textId="77777777" w:rsidR="008A7BC3" w:rsidRDefault="008A7BC3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A7BC3" w14:paraId="1405D308" w14:textId="77777777">
        <w:trPr>
          <w:trHeight w:val="285"/>
        </w:trPr>
        <w:tc>
          <w:tcPr>
            <w:tcW w:w="9360" w:type="dxa"/>
            <w:tcBorders>
              <w:top w:val="single" w:sz="8" w:space="0" w:color="0C343D"/>
              <w:left w:val="single" w:sz="8" w:space="0" w:color="0C343D"/>
              <w:bottom w:val="single" w:sz="8" w:space="0" w:color="0C343D"/>
              <w:right w:val="single" w:sz="8" w:space="0" w:color="0C343D"/>
            </w:tcBorders>
            <w:shd w:val="clear" w:color="auto" w:fill="073763"/>
          </w:tcPr>
          <w:p w14:paraId="0000002F" w14:textId="77777777" w:rsidR="008A7BC3" w:rsidRDefault="00000000">
            <w:pPr>
              <w:pStyle w:val="Normal1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30"/>
                <w:szCs w:val="30"/>
              </w:rPr>
              <w:t xml:space="preserve">Lesson Implementation </w:t>
            </w:r>
          </w:p>
        </w:tc>
      </w:tr>
    </w:tbl>
    <w:p w14:paraId="00000030" w14:textId="77777777" w:rsidR="008A7BC3" w:rsidRDefault="00000000">
      <w:pPr>
        <w:pStyle w:val="Normal1"/>
        <w:rPr>
          <w:color w:val="FFFFFF"/>
          <w:sz w:val="30"/>
          <w:szCs w:val="30"/>
        </w:rPr>
      </w:pPr>
      <w:r>
        <w:rPr>
          <w:color w:val="FFFFFF"/>
          <w:sz w:val="30"/>
          <w:szCs w:val="30"/>
        </w:rPr>
        <w:t xml:space="preserve">Lesson </w:t>
      </w:r>
    </w:p>
    <w:tbl>
      <w:tblPr>
        <w:tblStyle w:val="ab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8A7BC3" w14:paraId="1D6DA15B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31" w14:textId="118A5EDF" w:rsidR="008A7BC3" w:rsidRDefault="00000000" w:rsidP="24F5F761">
            <w:pPr>
              <w:pStyle w:val="Normal1"/>
            </w:pPr>
            <w:r w:rsidRPr="24F5F761">
              <w:rPr>
                <w:b/>
                <w:bCs/>
              </w:rPr>
              <w:t xml:space="preserve">Engage / Explore: Making Connections                     Time: </w:t>
            </w:r>
            <w:r w:rsidR="4D113482" w:rsidRPr="24F5F761">
              <w:rPr>
                <w:b/>
                <w:bCs/>
              </w:rPr>
              <w:t>5</w:t>
            </w:r>
            <w:r w:rsidRPr="24F5F761">
              <w:rPr>
                <w:b/>
                <w:bCs/>
              </w:rPr>
              <w:t xml:space="preserve"> Minutes</w:t>
            </w:r>
            <w:r w:rsidR="301F10C3" w:rsidRPr="24F5F761">
              <w:rPr>
                <w:b/>
                <w:bCs/>
              </w:rPr>
              <w:t xml:space="preserve">                  </w:t>
            </w:r>
            <w:r w:rsidR="301F10C3" w:rsidRPr="24F5F761">
              <w:rPr>
                <w:b/>
                <w:bCs/>
                <w:i/>
                <w:iCs/>
              </w:rPr>
              <w:t xml:space="preserve">  Slide 4</w:t>
            </w:r>
          </w:p>
        </w:tc>
      </w:tr>
      <w:tr w:rsidR="008A7BC3" w14:paraId="7F56897C" w14:textId="77777777" w:rsidTr="0C26D123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3" w14:textId="08A31FDD" w:rsidR="008A7BC3" w:rsidRDefault="73FD5FD0" w:rsidP="19CF2031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19CF2031">
              <w:rPr>
                <w:rFonts w:ascii="Arial" w:eastAsia="Arial" w:hAnsi="Arial" w:cs="Arial"/>
                <w:b/>
                <w:bCs/>
                <w:color w:val="000000"/>
              </w:rPr>
              <w:t xml:space="preserve">Section Goal: </w:t>
            </w:r>
            <w:r>
              <w:rPr>
                <w:rFonts w:ascii="Arial" w:eastAsia="Arial" w:hAnsi="Arial" w:cs="Arial"/>
              </w:rPr>
              <w:t>Discuss innovations in music technology that students have heard of or use daily</w:t>
            </w:r>
            <w:r w:rsidR="0CAC3ED9">
              <w:rPr>
                <w:rFonts w:ascii="Arial" w:eastAsia="Arial" w:hAnsi="Arial" w:cs="Arial"/>
              </w:rPr>
              <w:t>.</w:t>
            </w:r>
          </w:p>
        </w:tc>
      </w:tr>
      <w:tr w:rsidR="008A7BC3" w14:paraId="23B9E875" w14:textId="77777777" w:rsidTr="0C26D123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5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0C26D123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05D79E21" w14:textId="52F762E1" w:rsidR="0C26D123" w:rsidRDefault="0C26D123" w:rsidP="0C26D123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36" w14:textId="3DB4FBA5" w:rsidR="008A7BC3" w:rsidRDefault="73FD5FD0" w:rsidP="19CF2031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Consider which parts of daily life have more to do with music technology than </w:t>
            </w:r>
            <w:r w:rsidR="67EF0507">
              <w:rPr>
                <w:rFonts w:ascii="Arial" w:eastAsia="Arial" w:hAnsi="Arial" w:cs="Arial"/>
              </w:rPr>
              <w:t xml:space="preserve">students may have originally considered. 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7" w14:textId="77777777" w:rsidR="008A7BC3" w:rsidRDefault="00000000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0C26D123">
              <w:rPr>
                <w:rFonts w:ascii="Arial" w:eastAsia="Arial" w:hAnsi="Arial" w:cs="Arial"/>
                <w:b/>
                <w:bCs/>
                <w:color w:val="000000"/>
              </w:rPr>
              <w:t>Teacher Activities</w:t>
            </w:r>
          </w:p>
          <w:p w14:paraId="41B4BE00" w14:textId="09E3BE5F" w:rsidR="0C26D123" w:rsidRDefault="0C26D123" w:rsidP="0C26D123">
            <w:pPr>
              <w:pStyle w:val="Normal1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00000038" w14:textId="5E9042D2" w:rsidR="008A7BC3" w:rsidRDefault="00C7CF49" w:rsidP="0C26D123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C26D123">
              <w:rPr>
                <w:rFonts w:ascii="Arial" w:eastAsia="Arial" w:hAnsi="Arial" w:cs="Arial"/>
              </w:rPr>
              <w:t>Lead a class discussion about instances of music technology present in daily life</w:t>
            </w:r>
            <w:r w:rsidR="6F1120A2" w:rsidRPr="0C26D123">
              <w:rPr>
                <w:rFonts w:ascii="Arial" w:eastAsia="Arial" w:hAnsi="Arial" w:cs="Arial"/>
              </w:rPr>
              <w:t xml:space="preserve">. </w:t>
            </w:r>
            <w:r w:rsidR="731C493B" w:rsidRPr="0C26D123">
              <w:rPr>
                <w:rFonts w:ascii="Arial" w:eastAsia="Arial" w:hAnsi="Arial" w:cs="Arial"/>
              </w:rPr>
              <w:t>I</w:t>
            </w:r>
            <w:r w:rsidRPr="0C26D123">
              <w:rPr>
                <w:rFonts w:ascii="Arial" w:eastAsia="Arial" w:hAnsi="Arial" w:cs="Arial"/>
              </w:rPr>
              <w:t>f students are aware of any music technology innovations that have an impact on their life</w:t>
            </w:r>
            <w:r w:rsidR="3496E96C" w:rsidRPr="0C26D123">
              <w:rPr>
                <w:rFonts w:ascii="Arial" w:eastAsia="Arial" w:hAnsi="Arial" w:cs="Arial"/>
              </w:rPr>
              <w:t>, allow them to share with their peers.</w:t>
            </w:r>
            <w:r w:rsidR="53DD1C86" w:rsidRPr="0C26D123">
              <w:rPr>
                <w:rFonts w:ascii="Arial" w:eastAsia="Arial" w:hAnsi="Arial" w:cs="Arial"/>
              </w:rPr>
              <w:t xml:space="preserve"> </w:t>
            </w:r>
            <w:r w:rsidR="616044C9" w:rsidRPr="0C26D123">
              <w:rPr>
                <w:rFonts w:ascii="Arial" w:eastAsia="Arial" w:hAnsi="Arial" w:cs="Arial"/>
              </w:rPr>
              <w:t>Are students aware of the use of technology in their everyday lives? Do they feel that they benefit from the use of te</w:t>
            </w:r>
            <w:r w:rsidR="2A83EF97" w:rsidRPr="0C26D123">
              <w:rPr>
                <w:rFonts w:ascii="Arial" w:eastAsia="Arial" w:hAnsi="Arial" w:cs="Arial"/>
              </w:rPr>
              <w:t>chnology? Why/why not?</w:t>
            </w:r>
            <w:r w:rsidR="616044C9" w:rsidRPr="0C26D123">
              <w:rPr>
                <w:rFonts w:ascii="Arial" w:eastAsia="Arial" w:hAnsi="Arial" w:cs="Arial"/>
              </w:rPr>
              <w:t xml:space="preserve"> </w:t>
            </w:r>
          </w:p>
          <w:p w14:paraId="00000039" w14:textId="77777777" w:rsidR="008A7BC3" w:rsidRDefault="008A7BC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</w:rPr>
            </w:pPr>
          </w:p>
        </w:tc>
      </w:tr>
      <w:tr w:rsidR="008A7BC3" w14:paraId="75235F1E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A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3C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c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8A7BC3" w14:paraId="3191C277" w14:textId="77777777" w:rsidTr="0C26D123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3D" w14:textId="75108B0A" w:rsidR="008A7BC3" w:rsidRDefault="00000000" w:rsidP="24F5F761">
            <w:pPr>
              <w:pStyle w:val="Normal1"/>
            </w:pPr>
            <w:r w:rsidRPr="24F5F761">
              <w:rPr>
                <w:b/>
                <w:bCs/>
              </w:rPr>
              <w:t>Explain: Understanding                                              Time: 1</w:t>
            </w:r>
            <w:r w:rsidR="50F8F704" w:rsidRPr="24F5F761">
              <w:rPr>
                <w:b/>
                <w:bCs/>
              </w:rPr>
              <w:t>5</w:t>
            </w:r>
            <w:r w:rsidRPr="24F5F761">
              <w:rPr>
                <w:b/>
                <w:bCs/>
              </w:rPr>
              <w:t xml:space="preserve"> Minutes</w:t>
            </w:r>
            <w:r w:rsidR="750177C4" w:rsidRPr="24F5F761">
              <w:rPr>
                <w:b/>
                <w:bCs/>
              </w:rPr>
              <w:t xml:space="preserve">                       </w:t>
            </w:r>
            <w:r w:rsidR="750177C4" w:rsidRPr="24F5F761">
              <w:rPr>
                <w:b/>
                <w:bCs/>
                <w:i/>
                <w:iCs/>
              </w:rPr>
              <w:t>Slides 5-12</w:t>
            </w:r>
          </w:p>
        </w:tc>
      </w:tr>
      <w:tr w:rsidR="008A7BC3" w14:paraId="59213CF4" w14:textId="77777777" w:rsidTr="0C26D123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F" w14:textId="6947D119" w:rsidR="008A7BC3" w:rsidRDefault="73FD5FD0" w:rsidP="19CF2031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19CF2031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Pr="19CF2031">
              <w:rPr>
                <w:rFonts w:ascii="Arial" w:eastAsia="Arial" w:hAnsi="Arial" w:cs="Arial"/>
              </w:rPr>
              <w:t xml:space="preserve">Students </w:t>
            </w:r>
            <w:r w:rsidR="48F7668F" w:rsidRPr="19CF2031">
              <w:rPr>
                <w:rFonts w:ascii="Arial" w:eastAsia="Arial" w:hAnsi="Arial" w:cs="Arial"/>
              </w:rPr>
              <w:t xml:space="preserve">will </w:t>
            </w:r>
            <w:r w:rsidRPr="19CF2031">
              <w:rPr>
                <w:rFonts w:ascii="Arial" w:eastAsia="Arial" w:hAnsi="Arial" w:cs="Arial"/>
                <w:color w:val="000000"/>
              </w:rPr>
              <w:t>learn</w:t>
            </w:r>
            <w:r>
              <w:rPr>
                <w:rFonts w:ascii="Arial" w:eastAsia="Arial" w:hAnsi="Arial" w:cs="Arial"/>
              </w:rPr>
              <w:t xml:space="preserve"> about the difference between analog and digital recording</w:t>
            </w:r>
            <w:r w:rsidR="1CED1E32">
              <w:rPr>
                <w:rFonts w:ascii="Arial" w:eastAsia="Arial" w:hAnsi="Arial" w:cs="Arial"/>
              </w:rPr>
              <w:t>.</w:t>
            </w:r>
          </w:p>
        </w:tc>
      </w:tr>
      <w:tr w:rsidR="008A7BC3" w14:paraId="48681773" w14:textId="77777777" w:rsidTr="0C26D123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1" w14:textId="77777777" w:rsidR="008A7BC3" w:rsidRDefault="00000000">
            <w:pPr>
              <w:pStyle w:val="Normal1"/>
              <w:rPr>
                <w:rFonts w:ascii="Arial" w:eastAsia="Arial" w:hAnsi="Arial" w:cs="Arial"/>
                <w:b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300642CA" w14:textId="257EE497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42" w14:textId="1DB1E4E5" w:rsidR="008A7BC3" w:rsidRDefault="73FD5FD0">
            <w:pPr>
              <w:pStyle w:val="Normal1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19CF2031">
              <w:rPr>
                <w:rFonts w:ascii="Arial" w:eastAsia="Arial" w:hAnsi="Arial" w:cs="Arial"/>
              </w:rPr>
              <w:t>Understand why analog mediums have been phased out in favor of digital recording</w:t>
            </w:r>
            <w:r w:rsidR="5BFE51DB" w:rsidRPr="19CF2031">
              <w:rPr>
                <w:rFonts w:ascii="Arial" w:eastAsia="Arial" w:hAnsi="Arial" w:cs="Arial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3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59307769" w14:textId="4F429CEF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39AD0597" w14:textId="0E5B9E23" w:rsidR="008A7BC3" w:rsidRDefault="15D3FB21" w:rsidP="0C26D123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 w:rsidRPr="38EA687F">
              <w:rPr>
                <w:rFonts w:ascii="Arial" w:eastAsia="Arial" w:hAnsi="Arial" w:cs="Arial"/>
              </w:rPr>
              <w:t xml:space="preserve">Discuss digital recording techniques. </w:t>
            </w:r>
            <w:r w:rsidR="00C7CF49" w:rsidRPr="38EA687F">
              <w:rPr>
                <w:rFonts w:ascii="Arial" w:eastAsia="Arial" w:hAnsi="Arial" w:cs="Arial"/>
              </w:rPr>
              <w:t>Highlight</w:t>
            </w:r>
            <w:r w:rsidR="2BD7114E" w:rsidRPr="38EA687F">
              <w:rPr>
                <w:rFonts w:ascii="Arial" w:eastAsia="Arial" w:hAnsi="Arial" w:cs="Arial"/>
              </w:rPr>
              <w:t xml:space="preserve"> the following</w:t>
            </w:r>
            <w:r w:rsidR="5C94786D" w:rsidRPr="38EA687F">
              <w:rPr>
                <w:rFonts w:ascii="Arial" w:eastAsia="Arial" w:hAnsi="Arial" w:cs="Arial"/>
              </w:rPr>
              <w:t xml:space="preserve"> analog signal to digital recording pipeline</w:t>
            </w:r>
            <w:r w:rsidR="2BD7114E" w:rsidRPr="38EA687F">
              <w:rPr>
                <w:rFonts w:ascii="Arial" w:eastAsia="Arial" w:hAnsi="Arial" w:cs="Arial"/>
              </w:rPr>
              <w:t>:</w:t>
            </w:r>
            <w:r w:rsidR="00C7CF49" w:rsidRPr="38EA687F">
              <w:rPr>
                <w:rFonts w:ascii="Arial" w:eastAsia="Arial" w:hAnsi="Arial" w:cs="Arial"/>
              </w:rPr>
              <w:t xml:space="preserve"> analog</w:t>
            </w:r>
            <w:r w:rsidR="5478E052" w:rsidRPr="38EA687F">
              <w:rPr>
                <w:rFonts w:ascii="Arial" w:eastAsia="Arial" w:hAnsi="Arial" w:cs="Arial"/>
              </w:rPr>
              <w:t xml:space="preserve"> </w:t>
            </w:r>
            <w:r w:rsidR="5478E052" w:rsidRPr="38EA687F">
              <w:rPr>
                <w:rFonts w:ascii="Arial" w:eastAsia="Arial" w:hAnsi="Arial" w:cs="Arial"/>
              </w:rPr>
              <w:lastRenderedPageBreak/>
              <w:t>audio is</w:t>
            </w:r>
            <w:r w:rsidR="00C7CF49" w:rsidRPr="38EA687F">
              <w:rPr>
                <w:rFonts w:ascii="Arial" w:eastAsia="Arial" w:hAnsi="Arial" w:cs="Arial"/>
              </w:rPr>
              <w:t xml:space="preserve"> input </w:t>
            </w:r>
            <w:r w:rsidR="30DCD33D" w:rsidRPr="38EA687F">
              <w:rPr>
                <w:rFonts w:ascii="Arial" w:eastAsia="Arial" w:hAnsi="Arial" w:cs="Arial"/>
              </w:rPr>
              <w:t xml:space="preserve">into the computer from a microphone </w:t>
            </w:r>
            <w:r w:rsidR="0CC66EAF" w:rsidRPr="38EA687F">
              <w:rPr>
                <w:rFonts w:ascii="Arial" w:eastAsia="Arial" w:hAnsi="Arial" w:cs="Arial"/>
              </w:rPr>
              <w:t>(b</w:t>
            </w:r>
            <w:r w:rsidR="569BF127" w:rsidRPr="38EA687F">
              <w:rPr>
                <w:rFonts w:ascii="Arial" w:eastAsia="Arial" w:hAnsi="Arial" w:cs="Arial"/>
              </w:rPr>
              <w:t>y</w:t>
            </w:r>
            <w:r w:rsidR="0CC66EAF" w:rsidRPr="38EA687F">
              <w:rPr>
                <w:rFonts w:ascii="Arial" w:eastAsia="Arial" w:hAnsi="Arial" w:cs="Arial"/>
              </w:rPr>
              <w:t xml:space="preserve"> being </w:t>
            </w:r>
            <w:r w:rsidR="00C7CF49" w:rsidRPr="38EA687F">
              <w:rPr>
                <w:rFonts w:ascii="Arial" w:eastAsia="Arial" w:hAnsi="Arial" w:cs="Arial"/>
              </w:rPr>
              <w:t>sampl</w:t>
            </w:r>
            <w:r w:rsidR="7B0D52F8" w:rsidRPr="38EA687F">
              <w:rPr>
                <w:rFonts w:ascii="Arial" w:eastAsia="Arial" w:hAnsi="Arial" w:cs="Arial"/>
              </w:rPr>
              <w:t>ed</w:t>
            </w:r>
            <w:r w:rsidR="00C7CF49" w:rsidRPr="38EA687F">
              <w:rPr>
                <w:rFonts w:ascii="Arial" w:eastAsia="Arial" w:hAnsi="Arial" w:cs="Arial"/>
              </w:rPr>
              <w:t xml:space="preserve"> at a specific rate</w:t>
            </w:r>
            <w:r w:rsidR="2E16306A" w:rsidRPr="38EA687F">
              <w:rPr>
                <w:rFonts w:ascii="Arial" w:eastAsia="Arial" w:hAnsi="Arial" w:cs="Arial"/>
              </w:rPr>
              <w:t>)</w:t>
            </w:r>
            <w:r w:rsidR="00C7CF49" w:rsidRPr="38EA687F">
              <w:rPr>
                <w:rFonts w:ascii="Arial" w:eastAsia="Arial" w:hAnsi="Arial" w:cs="Arial"/>
              </w:rPr>
              <w:t xml:space="preserve">, which then </w:t>
            </w:r>
            <w:r w:rsidR="09FA3F90" w:rsidRPr="38EA687F">
              <w:rPr>
                <w:rFonts w:ascii="Arial" w:eastAsia="Arial" w:hAnsi="Arial" w:cs="Arial"/>
              </w:rPr>
              <w:t>populates</w:t>
            </w:r>
            <w:r w:rsidR="00C7CF49" w:rsidRPr="38EA687F">
              <w:rPr>
                <w:rFonts w:ascii="Arial" w:eastAsia="Arial" w:hAnsi="Arial" w:cs="Arial"/>
              </w:rPr>
              <w:t xml:space="preserve"> </w:t>
            </w:r>
            <w:r w:rsidR="63BE3051" w:rsidRPr="38EA687F">
              <w:rPr>
                <w:rFonts w:ascii="Arial" w:eastAsia="Arial" w:hAnsi="Arial" w:cs="Arial"/>
              </w:rPr>
              <w:t>the</w:t>
            </w:r>
            <w:r w:rsidR="00C7CF49" w:rsidRPr="38EA687F">
              <w:rPr>
                <w:rFonts w:ascii="Arial" w:eastAsia="Arial" w:hAnsi="Arial" w:cs="Arial"/>
              </w:rPr>
              <w:t xml:space="preserve"> DAW</w:t>
            </w:r>
            <w:r w:rsidR="0385472D" w:rsidRPr="38EA687F">
              <w:rPr>
                <w:rFonts w:ascii="Arial" w:eastAsia="Arial" w:hAnsi="Arial" w:cs="Arial"/>
              </w:rPr>
              <w:t>’s timeline</w:t>
            </w:r>
            <w:r w:rsidR="00C7CF49" w:rsidRPr="38EA687F">
              <w:rPr>
                <w:rFonts w:ascii="Arial" w:eastAsia="Arial" w:hAnsi="Arial" w:cs="Arial"/>
              </w:rPr>
              <w:t xml:space="preserve"> as</w:t>
            </w:r>
            <w:r w:rsidR="2717D58F" w:rsidRPr="38EA687F">
              <w:rPr>
                <w:rFonts w:ascii="Arial" w:eastAsia="Arial" w:hAnsi="Arial" w:cs="Arial"/>
              </w:rPr>
              <w:t xml:space="preserve"> a </w:t>
            </w:r>
            <w:r w:rsidR="00C7CF49" w:rsidRPr="38EA687F">
              <w:rPr>
                <w:rFonts w:ascii="Arial" w:eastAsia="Arial" w:hAnsi="Arial" w:cs="Arial"/>
              </w:rPr>
              <w:t xml:space="preserve">waveform. </w:t>
            </w:r>
          </w:p>
          <w:p w14:paraId="3E6AB8CE" w14:textId="72925A35" w:rsidR="6ACE714E" w:rsidRDefault="602CFACB" w:rsidP="0C26D123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 w:rsidRPr="4331E4BB">
              <w:rPr>
                <w:rFonts w:ascii="Arial" w:eastAsia="Arial" w:hAnsi="Arial" w:cs="Arial"/>
              </w:rPr>
              <w:t>Show the video on slide 12</w:t>
            </w:r>
            <w:r w:rsidR="43E97650" w:rsidRPr="4331E4BB">
              <w:rPr>
                <w:rFonts w:ascii="Arial" w:eastAsia="Arial" w:hAnsi="Arial" w:cs="Arial"/>
              </w:rPr>
              <w:t xml:space="preserve"> </w:t>
            </w:r>
            <w:r w:rsidRPr="4331E4BB">
              <w:rPr>
                <w:rFonts w:ascii="Arial" w:eastAsia="Arial" w:hAnsi="Arial" w:cs="Arial"/>
              </w:rPr>
              <w:t>(</w:t>
            </w:r>
            <w:ins w:id="0" w:author="Allen, Brittney J" w:date="2023-06-05T14:00:00Z">
              <w:r w:rsidR="6ACE714E">
                <w:fldChar w:fldCharType="begin"/>
              </w:r>
              <w:r w:rsidR="6ACE714E">
                <w:instrText xml:space="preserve">HYPERLINK "https://www.youtube.com/watch?v=hbEp1tavQH4&amp;t=165s" </w:instrText>
              </w:r>
              <w:r w:rsidR="6ACE714E">
                <w:fldChar w:fldCharType="separate"/>
              </w:r>
            </w:ins>
            <w:r w:rsidR="4CFA68D5" w:rsidRPr="4331E4BB">
              <w:rPr>
                <w:rStyle w:val="Hyperlink"/>
                <w:rFonts w:ascii="Arial" w:eastAsia="Arial" w:hAnsi="Arial" w:cs="Arial"/>
              </w:rPr>
              <w:t>Link</w:t>
            </w:r>
            <w:ins w:id="1" w:author="Allen, Brittney J" w:date="2023-06-05T14:00:00Z">
              <w:r w:rsidR="6ACE714E">
                <w:fldChar w:fldCharType="end"/>
              </w:r>
            </w:ins>
            <w:r w:rsidR="4CFA68D5" w:rsidRPr="4331E4BB">
              <w:rPr>
                <w:rFonts w:ascii="Arial" w:eastAsia="Arial" w:hAnsi="Arial" w:cs="Arial"/>
              </w:rPr>
              <w:t xml:space="preserve"> 1</w:t>
            </w:r>
            <w:r w:rsidRPr="4331E4BB">
              <w:rPr>
                <w:rFonts w:ascii="Arial" w:eastAsia="Arial" w:hAnsi="Arial" w:cs="Arial"/>
              </w:rPr>
              <w:t>) to show the difference</w:t>
            </w:r>
            <w:r w:rsidR="2564DEFC" w:rsidRPr="4331E4BB">
              <w:rPr>
                <w:rFonts w:ascii="Arial" w:eastAsia="Arial" w:hAnsi="Arial" w:cs="Arial"/>
              </w:rPr>
              <w:t xml:space="preserve"> </w:t>
            </w:r>
            <w:r w:rsidRPr="4331E4BB">
              <w:rPr>
                <w:rFonts w:ascii="Arial" w:eastAsia="Arial" w:hAnsi="Arial" w:cs="Arial"/>
              </w:rPr>
              <w:t>(or lack thereof) between the sound of digital and analog recording.</w:t>
            </w:r>
            <w:r w:rsidR="72A1BBA6" w:rsidRPr="4331E4BB">
              <w:rPr>
                <w:rFonts w:ascii="Arial" w:eastAsia="Arial" w:hAnsi="Arial" w:cs="Arial"/>
              </w:rPr>
              <w:t xml:space="preserve"> Are students able to hear a difference between the two recording techniques? Which do they prefer? Can they think of any reasons why contemporary musicians and producers may be interested in analog recording technology?</w:t>
            </w:r>
          </w:p>
          <w:p w14:paraId="7E9477F7" w14:textId="543C31E3" w:rsidR="008A7BC3" w:rsidRDefault="3F7F6D64" w:rsidP="0C26D123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 w:rsidRPr="0C26D123">
              <w:rPr>
                <w:rFonts w:ascii="Arial" w:eastAsia="Arial" w:hAnsi="Arial" w:cs="Arial"/>
              </w:rPr>
              <w:t xml:space="preserve">Explain </w:t>
            </w:r>
            <w:r w:rsidR="066C5748" w:rsidRPr="0C26D123">
              <w:rPr>
                <w:rFonts w:ascii="Arial" w:eastAsia="Arial" w:hAnsi="Arial" w:cs="Arial"/>
              </w:rPr>
              <w:t xml:space="preserve">the </w:t>
            </w:r>
            <w:r w:rsidRPr="0C26D123">
              <w:rPr>
                <w:rFonts w:ascii="Arial" w:eastAsia="Arial" w:hAnsi="Arial" w:cs="Arial"/>
              </w:rPr>
              <w:t>pros and cons of analog and digital recording</w:t>
            </w:r>
            <w:r w:rsidR="143938C9" w:rsidRPr="0C26D123">
              <w:rPr>
                <w:rFonts w:ascii="Arial" w:eastAsia="Arial" w:hAnsi="Arial" w:cs="Arial"/>
              </w:rPr>
              <w:t xml:space="preserve"> – consider the price of analog vs. digital recording equipment, the physical footprint of analog equipment (</w:t>
            </w:r>
            <w:r w:rsidR="1A9FCF2D" w:rsidRPr="0C26D123">
              <w:rPr>
                <w:rFonts w:ascii="Arial" w:eastAsia="Arial" w:hAnsi="Arial" w:cs="Arial"/>
              </w:rPr>
              <w:t>cassette recorder</w:t>
            </w:r>
            <w:r w:rsidR="70D575C4" w:rsidRPr="0C26D123">
              <w:rPr>
                <w:rFonts w:ascii="Arial" w:eastAsia="Arial" w:hAnsi="Arial" w:cs="Arial"/>
              </w:rPr>
              <w:t>/reel to reel,</w:t>
            </w:r>
            <w:r w:rsidR="1A9FCF2D" w:rsidRPr="0C26D123">
              <w:rPr>
                <w:rFonts w:ascii="Arial" w:eastAsia="Arial" w:hAnsi="Arial" w:cs="Arial"/>
              </w:rPr>
              <w:t xml:space="preserve"> mixer, microphone, etc.) vs. </w:t>
            </w:r>
            <w:r w:rsidR="475F863F" w:rsidRPr="0C26D123">
              <w:rPr>
                <w:rFonts w:ascii="Arial" w:eastAsia="Arial" w:hAnsi="Arial" w:cs="Arial"/>
              </w:rPr>
              <w:t>d</w:t>
            </w:r>
            <w:r w:rsidR="1A9FCF2D" w:rsidRPr="0C26D123">
              <w:rPr>
                <w:rFonts w:ascii="Arial" w:eastAsia="Arial" w:hAnsi="Arial" w:cs="Arial"/>
              </w:rPr>
              <w:t>igital (a laptop, audio interface, microphone, etc.)</w:t>
            </w:r>
            <w:r w:rsidR="23AE6214" w:rsidRPr="0C26D123">
              <w:rPr>
                <w:rFonts w:ascii="Arial" w:eastAsia="Arial" w:hAnsi="Arial" w:cs="Arial"/>
              </w:rPr>
              <w:t>,</w:t>
            </w:r>
            <w:r w:rsidR="210B0059" w:rsidRPr="0C26D123">
              <w:rPr>
                <w:rFonts w:ascii="Arial" w:eastAsia="Arial" w:hAnsi="Arial" w:cs="Arial"/>
              </w:rPr>
              <w:t xml:space="preserve"> maintenance of digital and analog equipment,</w:t>
            </w:r>
            <w:r w:rsidR="23AE6214" w:rsidRPr="0C26D123">
              <w:rPr>
                <w:rFonts w:ascii="Arial" w:eastAsia="Arial" w:hAnsi="Arial" w:cs="Arial"/>
              </w:rPr>
              <w:t xml:space="preserve"> a</w:t>
            </w:r>
            <w:r w:rsidR="14492941" w:rsidRPr="0C26D123">
              <w:rPr>
                <w:rFonts w:ascii="Arial" w:eastAsia="Arial" w:hAnsi="Arial" w:cs="Arial"/>
              </w:rPr>
              <w:t>s well as</w:t>
            </w:r>
            <w:r w:rsidR="23AE6214" w:rsidRPr="0C26D123">
              <w:rPr>
                <w:rFonts w:ascii="Arial" w:eastAsia="Arial" w:hAnsi="Arial" w:cs="Arial"/>
              </w:rPr>
              <w:t xml:space="preserve"> the overall sound quality of each technique.</w:t>
            </w:r>
          </w:p>
          <w:p w14:paraId="00000044" w14:textId="2AA3FFF5" w:rsidR="008A7BC3" w:rsidRDefault="008A7BC3" w:rsidP="6830C4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</w:p>
        </w:tc>
      </w:tr>
      <w:tr w:rsidR="008A7BC3" w14:paraId="45584E7C" w14:textId="77777777" w:rsidTr="0C26D123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5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Coding Connections: N/A</w:t>
            </w:r>
          </w:p>
        </w:tc>
      </w:tr>
    </w:tbl>
    <w:p w14:paraId="00000047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d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8A7BC3" w14:paraId="3F360A99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48" w14:textId="1D590765" w:rsidR="008A7BC3" w:rsidRDefault="00000000" w:rsidP="24F5F761">
            <w:pPr>
              <w:pStyle w:val="Normal1"/>
            </w:pPr>
            <w:r w:rsidRPr="24F5F761">
              <w:rPr>
                <w:b/>
                <w:bCs/>
              </w:rPr>
              <w:t>Elaborate: Apply your Skills                                       Time: 2</w:t>
            </w:r>
            <w:r w:rsidRPr="18BE7548">
              <w:rPr>
                <w:b/>
                <w:bCs/>
              </w:rPr>
              <w:t>5</w:t>
            </w:r>
            <w:r w:rsidRPr="24F5F761">
              <w:rPr>
                <w:b/>
                <w:bCs/>
              </w:rPr>
              <w:t xml:space="preserve"> Minutes</w:t>
            </w:r>
            <w:r w:rsidR="56FFFDB4" w:rsidRPr="24F5F761">
              <w:rPr>
                <w:b/>
                <w:bCs/>
              </w:rPr>
              <w:t xml:space="preserve">                     </w:t>
            </w:r>
            <w:r w:rsidR="56FFFDB4" w:rsidRPr="24F5F761">
              <w:rPr>
                <w:b/>
                <w:bCs/>
                <w:i/>
                <w:iCs/>
              </w:rPr>
              <w:t xml:space="preserve">  Slides 13-14</w:t>
            </w:r>
          </w:p>
        </w:tc>
      </w:tr>
      <w:tr w:rsidR="008A7BC3" w14:paraId="015BF94B" w14:textId="77777777" w:rsidTr="0C26D123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A" w14:textId="4049EF4D" w:rsidR="008A7BC3" w:rsidRDefault="73FD5FD0" w:rsidP="19CF2031">
            <w:pPr>
              <w:pStyle w:val="Normal1"/>
              <w:rPr>
                <w:rFonts w:ascii="Arial" w:eastAsia="Arial" w:hAnsi="Arial" w:cs="Arial"/>
              </w:rPr>
            </w:pPr>
            <w:r w:rsidRPr="19CF2031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>
              <w:rPr>
                <w:rFonts w:ascii="Arial" w:eastAsia="Arial" w:hAnsi="Arial" w:cs="Arial"/>
              </w:rPr>
              <w:t xml:space="preserve">Students </w:t>
            </w:r>
            <w:r w:rsidR="0722ACE6">
              <w:rPr>
                <w:rFonts w:ascii="Arial" w:eastAsia="Arial" w:hAnsi="Arial" w:cs="Arial"/>
              </w:rPr>
              <w:t xml:space="preserve">will </w:t>
            </w:r>
            <w:r>
              <w:rPr>
                <w:rFonts w:ascii="Arial" w:eastAsia="Arial" w:hAnsi="Arial" w:cs="Arial"/>
              </w:rPr>
              <w:t>further their knowledge of music technology by investigating innovations from the last century</w:t>
            </w:r>
            <w:r w:rsidR="34A4F44E">
              <w:rPr>
                <w:rFonts w:ascii="Arial" w:eastAsia="Arial" w:hAnsi="Arial" w:cs="Arial"/>
              </w:rPr>
              <w:t>.</w:t>
            </w:r>
          </w:p>
          <w:p w14:paraId="0000004B" w14:textId="77777777" w:rsidR="008A7BC3" w:rsidRDefault="008A7BC3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8A7BC3" w14:paraId="02653463" w14:textId="77777777" w:rsidTr="0C26D123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D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0A8D0397" w14:textId="51F31C99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4E" w14:textId="5F4F5259" w:rsidR="008A7BC3" w:rsidRDefault="00C7CF49" w:rsidP="0C26D123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C26D123">
              <w:rPr>
                <w:rFonts w:ascii="Arial" w:eastAsia="Arial" w:hAnsi="Arial" w:cs="Arial"/>
              </w:rPr>
              <w:t>Students will complete the worksheet provided</w:t>
            </w:r>
            <w:r w:rsidR="1EFEBDCC" w:rsidRPr="0C26D123">
              <w:rPr>
                <w:rFonts w:ascii="Arial" w:eastAsia="Arial" w:hAnsi="Arial" w:cs="Arial"/>
              </w:rPr>
              <w:t xml:space="preserve"> (U1L2W)</w:t>
            </w:r>
            <w:r w:rsidRPr="0C26D123">
              <w:rPr>
                <w:rFonts w:ascii="Arial" w:eastAsia="Arial" w:hAnsi="Arial" w:cs="Arial"/>
              </w:rPr>
              <w:t xml:space="preserve"> by researching the terms/innovations and determining whether </w:t>
            </w:r>
            <w:r w:rsidR="00CC5021" w:rsidRPr="0C26D123">
              <w:rPr>
                <w:rFonts w:ascii="Arial" w:eastAsia="Arial" w:hAnsi="Arial" w:cs="Arial"/>
              </w:rPr>
              <w:t>they were</w:t>
            </w:r>
            <w:r w:rsidRPr="0C26D123">
              <w:rPr>
                <w:rFonts w:ascii="Arial" w:eastAsia="Arial" w:hAnsi="Arial" w:cs="Arial"/>
              </w:rPr>
              <w:t xml:space="preserve"> hardware or software innovation</w:t>
            </w:r>
            <w:r w:rsidR="3AD48F48" w:rsidRPr="0C26D123">
              <w:rPr>
                <w:rFonts w:ascii="Arial" w:eastAsia="Arial" w:hAnsi="Arial" w:cs="Arial"/>
              </w:rPr>
              <w:t>s</w:t>
            </w:r>
            <w:r w:rsidRPr="0C26D123">
              <w:rPr>
                <w:rFonts w:ascii="Arial" w:eastAsia="Arial" w:hAnsi="Arial" w:cs="Arial"/>
              </w:rPr>
              <w:t xml:space="preserve"> (or both)</w:t>
            </w:r>
            <w:r w:rsidR="49D8661C" w:rsidRPr="0C26D123">
              <w:rPr>
                <w:rFonts w:ascii="Arial" w:eastAsia="Arial" w:hAnsi="Arial" w:cs="Arial"/>
              </w:rPr>
              <w:t>.</w:t>
            </w:r>
          </w:p>
          <w:p w14:paraId="0000004F" w14:textId="77777777" w:rsidR="008A7BC3" w:rsidRDefault="008A7BC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0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125773CC" w14:textId="2854BC03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51" w14:textId="075CE33E" w:rsidR="008A7BC3" w:rsidRDefault="7F8915DD" w:rsidP="0C26D123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Introduce the innovators and innovations independent activity. </w:t>
            </w:r>
            <w:r w:rsidR="08907099">
              <w:rPr>
                <w:rFonts w:ascii="Arial" w:eastAsia="Arial" w:hAnsi="Arial" w:cs="Arial"/>
              </w:rPr>
              <w:t>Allow students time to research music technology innovations and innovators</w:t>
            </w:r>
            <w:r w:rsidR="10B340E0">
              <w:rPr>
                <w:rFonts w:ascii="Arial" w:eastAsia="Arial" w:hAnsi="Arial" w:cs="Arial"/>
              </w:rPr>
              <w:t xml:space="preserve"> and instruct them to fill out the supplied worksheet with relevant information</w:t>
            </w:r>
            <w:r w:rsidR="473C8DF6">
              <w:rPr>
                <w:rFonts w:ascii="Arial" w:eastAsia="Arial" w:hAnsi="Arial" w:cs="Arial"/>
              </w:rPr>
              <w:t>; a</w:t>
            </w:r>
            <w:r w:rsidR="4F582611">
              <w:rPr>
                <w:rFonts w:ascii="Arial" w:eastAsia="Arial" w:hAnsi="Arial" w:cs="Arial"/>
              </w:rPr>
              <w:t>id students in</w:t>
            </w:r>
            <w:r w:rsidR="00C7CF49">
              <w:rPr>
                <w:rFonts w:ascii="Arial" w:eastAsia="Arial" w:hAnsi="Arial" w:cs="Arial"/>
              </w:rPr>
              <w:t xml:space="preserve"> research</w:t>
            </w:r>
            <w:r w:rsidR="4D238D36">
              <w:rPr>
                <w:rFonts w:ascii="Arial" w:eastAsia="Arial" w:hAnsi="Arial" w:cs="Arial"/>
              </w:rPr>
              <w:t>ing</w:t>
            </w:r>
            <w:r w:rsidR="023727C4">
              <w:rPr>
                <w:rFonts w:ascii="Arial" w:eastAsia="Arial" w:hAnsi="Arial" w:cs="Arial"/>
              </w:rPr>
              <w:t xml:space="preserve"> and </w:t>
            </w:r>
            <w:r w:rsidR="00C7CF49">
              <w:rPr>
                <w:rFonts w:ascii="Arial" w:eastAsia="Arial" w:hAnsi="Arial" w:cs="Arial"/>
              </w:rPr>
              <w:t>finding sources if ne</w:t>
            </w:r>
            <w:r w:rsidR="571FA11C">
              <w:rPr>
                <w:rFonts w:ascii="Arial" w:eastAsia="Arial" w:hAnsi="Arial" w:cs="Arial"/>
              </w:rPr>
              <w:t xml:space="preserve">cessary. </w:t>
            </w:r>
          </w:p>
        </w:tc>
      </w:tr>
      <w:tr w:rsidR="008A7BC3" w14:paraId="1234BF87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2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54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e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8A7BC3" w14:paraId="4C89A109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55" w14:textId="605964F7" w:rsidR="008A7BC3" w:rsidRDefault="00000000" w:rsidP="24F5F761">
            <w:pPr>
              <w:pStyle w:val="Normal1"/>
            </w:pPr>
            <w:r w:rsidRPr="24F5F761">
              <w:rPr>
                <w:b/>
                <w:bCs/>
              </w:rPr>
              <w:t>Evaluate:</w:t>
            </w:r>
            <w:r w:rsidRPr="24F5F761">
              <w:t xml:space="preserve"> Assessment / Wrapping Up    </w:t>
            </w:r>
            <w:r w:rsidRPr="24F5F761">
              <w:rPr>
                <w:b/>
                <w:bCs/>
              </w:rPr>
              <w:t xml:space="preserve">                      Time: </w:t>
            </w:r>
            <w:r w:rsidRPr="18BE7548">
              <w:rPr>
                <w:b/>
                <w:bCs/>
              </w:rPr>
              <w:t>5</w:t>
            </w:r>
            <w:r w:rsidRPr="24F5F761">
              <w:rPr>
                <w:b/>
                <w:bCs/>
              </w:rPr>
              <w:t xml:space="preserve"> Minutes</w:t>
            </w:r>
            <w:r w:rsidR="0502765B" w:rsidRPr="24F5F761">
              <w:rPr>
                <w:b/>
                <w:bCs/>
              </w:rPr>
              <w:t xml:space="preserve">                     </w:t>
            </w:r>
            <w:r w:rsidR="0502765B" w:rsidRPr="24F5F761">
              <w:rPr>
                <w:b/>
                <w:bCs/>
                <w:i/>
                <w:iCs/>
              </w:rPr>
              <w:t xml:space="preserve"> Slide 15</w:t>
            </w:r>
          </w:p>
        </w:tc>
      </w:tr>
      <w:tr w:rsidR="008A7BC3" w14:paraId="59DE41E5" w14:textId="77777777" w:rsidTr="0C26D123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7" w14:textId="252C0E76" w:rsidR="008A7BC3" w:rsidRDefault="73FD5FD0" w:rsidP="19CF2031">
            <w:pPr>
              <w:pStyle w:val="Normal1"/>
              <w:rPr>
                <w:rFonts w:ascii="Arial" w:eastAsia="Arial" w:hAnsi="Arial" w:cs="Arial"/>
              </w:rPr>
            </w:pPr>
            <w:r w:rsidRPr="19CF2031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>
              <w:rPr>
                <w:rFonts w:ascii="Arial" w:eastAsia="Arial" w:hAnsi="Arial" w:cs="Arial"/>
              </w:rPr>
              <w:t>Class discussion about findings</w:t>
            </w:r>
            <w:r w:rsidR="1D918C1C">
              <w:rPr>
                <w:rFonts w:ascii="Arial" w:eastAsia="Arial" w:hAnsi="Arial" w:cs="Arial"/>
              </w:rPr>
              <w:t>.</w:t>
            </w:r>
          </w:p>
          <w:p w14:paraId="00000058" w14:textId="77777777" w:rsidR="008A7BC3" w:rsidRDefault="008A7BC3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8A7BC3" w14:paraId="07598A9D" w14:textId="77777777" w:rsidTr="0C26D123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A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0316615F" w14:textId="0D69DFC2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5B" w14:textId="672BB429" w:rsidR="008A7BC3" w:rsidRDefault="00000000" w:rsidP="1615007F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615007F">
              <w:rPr>
                <w:rFonts w:ascii="Arial" w:eastAsia="Arial" w:hAnsi="Arial" w:cs="Arial"/>
              </w:rPr>
              <w:t>Submit completed worksheet</w:t>
            </w:r>
            <w:r w:rsidR="2C7A6805" w:rsidRPr="1615007F">
              <w:rPr>
                <w:rFonts w:ascii="Arial" w:eastAsia="Arial" w:hAnsi="Arial" w:cs="Arial"/>
              </w:rPr>
              <w:t>.</w:t>
            </w:r>
          </w:p>
          <w:p w14:paraId="0000005C" w14:textId="0FCCAC0A" w:rsidR="008A7BC3" w:rsidRDefault="00000000" w:rsidP="19CF2031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</w:rPr>
              <w:t>Participate in discussion about findings on music tech innovations</w:t>
            </w:r>
            <w:r w:rsidR="4C66604C">
              <w:rPr>
                <w:rFonts w:ascii="Arial" w:eastAsia="Arial" w:hAnsi="Arial" w:cs="Arial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D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 w:rsidRPr="6830C415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43A58A5D" w14:textId="2B789F74" w:rsidR="6830C415" w:rsidRDefault="6830C415" w:rsidP="6830C415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5E" w14:textId="3156F504" w:rsidR="008A7BC3" w:rsidRDefault="00000000">
            <w:pPr>
              <w:pStyle w:val="Normal1"/>
              <w:numPr>
                <w:ilvl w:val="0"/>
                <w:numId w:val="6"/>
              </w:numPr>
              <w:spacing w:after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Guide class discussion</w:t>
            </w:r>
            <w:r w:rsidR="5CE5F440">
              <w:rPr>
                <w:rFonts w:ascii="Arial" w:eastAsia="Arial" w:hAnsi="Arial" w:cs="Arial"/>
              </w:rPr>
              <w:t xml:space="preserve"> on student findings.</w:t>
            </w:r>
            <w:r>
              <w:rPr>
                <w:rFonts w:ascii="Arial" w:eastAsia="Arial" w:hAnsi="Arial" w:cs="Arial"/>
              </w:rPr>
              <w:t xml:space="preserve"> </w:t>
            </w:r>
            <w:r w:rsidR="1972C7D1"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</w:rPr>
              <w:t xml:space="preserve">ffer topics such as which innovations </w:t>
            </w:r>
            <w:r w:rsidR="32F84D42">
              <w:rPr>
                <w:rFonts w:ascii="Arial" w:eastAsia="Arial" w:hAnsi="Arial" w:cs="Arial"/>
              </w:rPr>
              <w:t>are</w:t>
            </w:r>
            <w:r w:rsidR="3228DD04">
              <w:rPr>
                <w:rFonts w:ascii="Arial" w:eastAsia="Arial" w:hAnsi="Arial" w:cs="Arial"/>
              </w:rPr>
              <w:t xml:space="preserve"> familiar to students</w:t>
            </w:r>
            <w:r>
              <w:rPr>
                <w:rFonts w:ascii="Arial" w:eastAsia="Arial" w:hAnsi="Arial" w:cs="Arial"/>
              </w:rPr>
              <w:t xml:space="preserve"> </w:t>
            </w:r>
            <w:r w:rsidR="7DAE4F30">
              <w:rPr>
                <w:rFonts w:ascii="Arial" w:eastAsia="Arial" w:hAnsi="Arial" w:cs="Arial"/>
              </w:rPr>
              <w:t xml:space="preserve">and </w:t>
            </w:r>
            <w:r>
              <w:rPr>
                <w:rFonts w:ascii="Arial" w:eastAsia="Arial" w:hAnsi="Arial" w:cs="Arial"/>
              </w:rPr>
              <w:t xml:space="preserve">which </w:t>
            </w:r>
            <w:r w:rsidR="7E67E41E">
              <w:rPr>
                <w:rFonts w:ascii="Arial" w:eastAsia="Arial" w:hAnsi="Arial" w:cs="Arial"/>
              </w:rPr>
              <w:t>are unfamiliar</w:t>
            </w:r>
            <w:r>
              <w:rPr>
                <w:rFonts w:ascii="Arial" w:eastAsia="Arial" w:hAnsi="Arial" w:cs="Arial"/>
              </w:rPr>
              <w:t>, which innovations led to more widespread impact in the music industry, etc</w:t>
            </w:r>
            <w:r w:rsidR="3C839315">
              <w:rPr>
                <w:rFonts w:ascii="Arial" w:eastAsia="Arial" w:hAnsi="Arial" w:cs="Arial"/>
              </w:rPr>
              <w:t>.</w:t>
            </w:r>
          </w:p>
        </w:tc>
      </w:tr>
      <w:tr w:rsidR="008A7BC3" w14:paraId="6BC34FBD" w14:textId="77777777" w:rsidTr="0C26D123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F" w14:textId="77777777" w:rsidR="008A7BC3" w:rsidRDefault="00000000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61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p w14:paraId="00000063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p w14:paraId="00000064" w14:textId="77777777" w:rsidR="008A7BC3" w:rsidRDefault="008A7BC3">
      <w:pPr>
        <w:pStyle w:val="Normal1"/>
        <w:spacing w:line="276" w:lineRule="auto"/>
        <w:rPr>
          <w:rFonts w:ascii="Arial" w:eastAsia="Arial" w:hAnsi="Arial" w:cs="Arial"/>
        </w:rPr>
      </w:pPr>
    </w:p>
    <w:p w14:paraId="00000065" w14:textId="77777777" w:rsidR="008A7BC3" w:rsidRDefault="008A7BC3">
      <w:pPr>
        <w:pStyle w:val="Normal1"/>
      </w:pPr>
    </w:p>
    <w:sectPr w:rsidR="008A7BC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7676"/>
    <w:multiLevelType w:val="multilevel"/>
    <w:tmpl w:val="E3523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8731CA"/>
    <w:multiLevelType w:val="multilevel"/>
    <w:tmpl w:val="8A6016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25C297"/>
    <w:multiLevelType w:val="multilevel"/>
    <w:tmpl w:val="9496D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BA850"/>
    <w:multiLevelType w:val="multilevel"/>
    <w:tmpl w:val="2550C1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A7222A9"/>
    <w:multiLevelType w:val="multilevel"/>
    <w:tmpl w:val="CF22E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1C6F68"/>
    <w:multiLevelType w:val="multilevel"/>
    <w:tmpl w:val="016E25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25EE30"/>
    <w:multiLevelType w:val="multilevel"/>
    <w:tmpl w:val="BBDEC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17766"/>
    <w:multiLevelType w:val="multilevel"/>
    <w:tmpl w:val="68364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A56AC9E"/>
    <w:multiLevelType w:val="multilevel"/>
    <w:tmpl w:val="B2062D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241B0B"/>
    <w:multiLevelType w:val="multilevel"/>
    <w:tmpl w:val="7FFA1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5ECCA"/>
    <w:multiLevelType w:val="multilevel"/>
    <w:tmpl w:val="9A5C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94D05"/>
    <w:multiLevelType w:val="multilevel"/>
    <w:tmpl w:val="17546E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49824182">
    <w:abstractNumId w:val="2"/>
  </w:num>
  <w:num w:numId="2" w16cid:durableId="14427153">
    <w:abstractNumId w:val="6"/>
  </w:num>
  <w:num w:numId="3" w16cid:durableId="1212766106">
    <w:abstractNumId w:val="10"/>
  </w:num>
  <w:num w:numId="4" w16cid:durableId="732701215">
    <w:abstractNumId w:val="3"/>
  </w:num>
  <w:num w:numId="5" w16cid:durableId="1347563503">
    <w:abstractNumId w:val="7"/>
  </w:num>
  <w:num w:numId="6" w16cid:durableId="1097754155">
    <w:abstractNumId w:val="11"/>
  </w:num>
  <w:num w:numId="7" w16cid:durableId="2069573541">
    <w:abstractNumId w:val="9"/>
  </w:num>
  <w:num w:numId="8" w16cid:durableId="1307247822">
    <w:abstractNumId w:val="8"/>
  </w:num>
  <w:num w:numId="9" w16cid:durableId="42682918">
    <w:abstractNumId w:val="5"/>
  </w:num>
  <w:num w:numId="10" w16cid:durableId="663357055">
    <w:abstractNumId w:val="1"/>
  </w:num>
  <w:num w:numId="11" w16cid:durableId="127162172">
    <w:abstractNumId w:val="0"/>
  </w:num>
  <w:num w:numId="12" w16cid:durableId="172729257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len, Brittney J">
    <w15:presenceInfo w15:providerId="AD" w15:userId="S::ballen88@gatech.edu::0ae0c295-440a-4855-a18a-673cab4448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494703"/>
    <w:rsid w:val="0033C447"/>
    <w:rsid w:val="003B4BA7"/>
    <w:rsid w:val="0053033A"/>
    <w:rsid w:val="0053FE4B"/>
    <w:rsid w:val="008A7BC3"/>
    <w:rsid w:val="00C7CF49"/>
    <w:rsid w:val="00CC5021"/>
    <w:rsid w:val="00FC5DCC"/>
    <w:rsid w:val="023727C4"/>
    <w:rsid w:val="02DF1D86"/>
    <w:rsid w:val="02EE56FA"/>
    <w:rsid w:val="0319982E"/>
    <w:rsid w:val="0385472D"/>
    <w:rsid w:val="040E3A76"/>
    <w:rsid w:val="047BCAEC"/>
    <w:rsid w:val="04AE0DA2"/>
    <w:rsid w:val="04E8E2B8"/>
    <w:rsid w:val="0502765B"/>
    <w:rsid w:val="052916DB"/>
    <w:rsid w:val="05FF82FA"/>
    <w:rsid w:val="061A4177"/>
    <w:rsid w:val="066B5DEA"/>
    <w:rsid w:val="066C5748"/>
    <w:rsid w:val="06F0D3EB"/>
    <w:rsid w:val="0722ACE6"/>
    <w:rsid w:val="07B611D8"/>
    <w:rsid w:val="080D1F24"/>
    <w:rsid w:val="08436CE6"/>
    <w:rsid w:val="08907099"/>
    <w:rsid w:val="0951E239"/>
    <w:rsid w:val="09D6CEBA"/>
    <w:rsid w:val="09FA3F90"/>
    <w:rsid w:val="0B82663C"/>
    <w:rsid w:val="0B8E2137"/>
    <w:rsid w:val="0C26D123"/>
    <w:rsid w:val="0C3F808D"/>
    <w:rsid w:val="0C5157EB"/>
    <w:rsid w:val="0CAC3ED9"/>
    <w:rsid w:val="0CC66EAF"/>
    <w:rsid w:val="0D0FD7A2"/>
    <w:rsid w:val="0DB1B798"/>
    <w:rsid w:val="0DBAD823"/>
    <w:rsid w:val="0E21CBEF"/>
    <w:rsid w:val="0E5314D6"/>
    <w:rsid w:val="0F8D1252"/>
    <w:rsid w:val="0FF26A78"/>
    <w:rsid w:val="107BEF55"/>
    <w:rsid w:val="10B340E0"/>
    <w:rsid w:val="10FB420E"/>
    <w:rsid w:val="121444DC"/>
    <w:rsid w:val="13213CDB"/>
    <w:rsid w:val="1363DCE7"/>
    <w:rsid w:val="1413BB2B"/>
    <w:rsid w:val="143938C9"/>
    <w:rsid w:val="1444DBC9"/>
    <w:rsid w:val="14492941"/>
    <w:rsid w:val="14750388"/>
    <w:rsid w:val="14985708"/>
    <w:rsid w:val="153DC74C"/>
    <w:rsid w:val="15736124"/>
    <w:rsid w:val="15984577"/>
    <w:rsid w:val="15D3FB21"/>
    <w:rsid w:val="15FB4401"/>
    <w:rsid w:val="1615007F"/>
    <w:rsid w:val="17017FB5"/>
    <w:rsid w:val="170AAB7A"/>
    <w:rsid w:val="176E0DDA"/>
    <w:rsid w:val="178993E9"/>
    <w:rsid w:val="18111DAD"/>
    <w:rsid w:val="189D5016"/>
    <w:rsid w:val="18BE7548"/>
    <w:rsid w:val="1972C7D1"/>
    <w:rsid w:val="197CE420"/>
    <w:rsid w:val="19A4E05C"/>
    <w:rsid w:val="19C0FE97"/>
    <w:rsid w:val="19CF2031"/>
    <w:rsid w:val="1A3FD797"/>
    <w:rsid w:val="1A9FCF2D"/>
    <w:rsid w:val="1AD12785"/>
    <w:rsid w:val="1B5C8FDD"/>
    <w:rsid w:val="1BECA265"/>
    <w:rsid w:val="1CED1E32"/>
    <w:rsid w:val="1D5D0A57"/>
    <w:rsid w:val="1D918C1C"/>
    <w:rsid w:val="1DCBFDD2"/>
    <w:rsid w:val="1DFFB50F"/>
    <w:rsid w:val="1E71D060"/>
    <w:rsid w:val="1EFEBDCC"/>
    <w:rsid w:val="1FF5B730"/>
    <w:rsid w:val="210B0059"/>
    <w:rsid w:val="215CA8C9"/>
    <w:rsid w:val="21A8681D"/>
    <w:rsid w:val="21D13CDD"/>
    <w:rsid w:val="2214C60F"/>
    <w:rsid w:val="22331577"/>
    <w:rsid w:val="2239B00C"/>
    <w:rsid w:val="22805577"/>
    <w:rsid w:val="232D49FE"/>
    <w:rsid w:val="23381F8F"/>
    <w:rsid w:val="23AE6214"/>
    <w:rsid w:val="24F5F761"/>
    <w:rsid w:val="2564DEFC"/>
    <w:rsid w:val="25895234"/>
    <w:rsid w:val="258CEC69"/>
    <w:rsid w:val="26887817"/>
    <w:rsid w:val="2717D58F"/>
    <w:rsid w:val="2739BE46"/>
    <w:rsid w:val="273E225F"/>
    <w:rsid w:val="28A3CBA5"/>
    <w:rsid w:val="28C862EF"/>
    <w:rsid w:val="28D5DAAA"/>
    <w:rsid w:val="296E8D25"/>
    <w:rsid w:val="2A83EF97"/>
    <w:rsid w:val="2B19D1F5"/>
    <w:rsid w:val="2B457893"/>
    <w:rsid w:val="2BD7114E"/>
    <w:rsid w:val="2C7A6805"/>
    <w:rsid w:val="2C7D3649"/>
    <w:rsid w:val="2CB36D8E"/>
    <w:rsid w:val="2CEE13E0"/>
    <w:rsid w:val="2D6DDA62"/>
    <w:rsid w:val="2E16306A"/>
    <w:rsid w:val="2EE14573"/>
    <w:rsid w:val="2EE6A277"/>
    <w:rsid w:val="2F78A050"/>
    <w:rsid w:val="2F9AE7C4"/>
    <w:rsid w:val="2FE59E6B"/>
    <w:rsid w:val="301F10C3"/>
    <w:rsid w:val="30AF4619"/>
    <w:rsid w:val="30DCD33D"/>
    <w:rsid w:val="310C530F"/>
    <w:rsid w:val="31ADE1B1"/>
    <w:rsid w:val="3228DD04"/>
    <w:rsid w:val="322CE7A4"/>
    <w:rsid w:val="32808EC1"/>
    <w:rsid w:val="32A0980C"/>
    <w:rsid w:val="32F84D42"/>
    <w:rsid w:val="331B95DE"/>
    <w:rsid w:val="333E1C81"/>
    <w:rsid w:val="33817119"/>
    <w:rsid w:val="341924C9"/>
    <w:rsid w:val="341F1625"/>
    <w:rsid w:val="34943CDB"/>
    <w:rsid w:val="3496E96C"/>
    <w:rsid w:val="34A4F44E"/>
    <w:rsid w:val="351A7D6D"/>
    <w:rsid w:val="355740A8"/>
    <w:rsid w:val="357A407F"/>
    <w:rsid w:val="3587B754"/>
    <w:rsid w:val="358DA586"/>
    <w:rsid w:val="359DF89A"/>
    <w:rsid w:val="360BBE68"/>
    <w:rsid w:val="369F04F5"/>
    <w:rsid w:val="37600824"/>
    <w:rsid w:val="376B9AFB"/>
    <w:rsid w:val="37BD7901"/>
    <w:rsid w:val="38EA687F"/>
    <w:rsid w:val="3932129E"/>
    <w:rsid w:val="3947DFF8"/>
    <w:rsid w:val="3974CBEC"/>
    <w:rsid w:val="399B5DBA"/>
    <w:rsid w:val="3A2CB2EF"/>
    <w:rsid w:val="3A57DA24"/>
    <w:rsid w:val="3AD48F48"/>
    <w:rsid w:val="3AF1FB3C"/>
    <w:rsid w:val="3B7B91C8"/>
    <w:rsid w:val="3B8415CB"/>
    <w:rsid w:val="3C23B8B2"/>
    <w:rsid w:val="3C3D44EE"/>
    <w:rsid w:val="3C494703"/>
    <w:rsid w:val="3C839315"/>
    <w:rsid w:val="3CE55324"/>
    <w:rsid w:val="3D1333AC"/>
    <w:rsid w:val="3DEC5B64"/>
    <w:rsid w:val="3EA0F0C5"/>
    <w:rsid w:val="3ED1286E"/>
    <w:rsid w:val="3F128125"/>
    <w:rsid w:val="3F29A3A2"/>
    <w:rsid w:val="3F7F6D64"/>
    <w:rsid w:val="40199715"/>
    <w:rsid w:val="40514942"/>
    <w:rsid w:val="4075687A"/>
    <w:rsid w:val="415891A0"/>
    <w:rsid w:val="4331E4BB"/>
    <w:rsid w:val="435C2DD1"/>
    <w:rsid w:val="43A9E387"/>
    <w:rsid w:val="43E97650"/>
    <w:rsid w:val="4426E6E3"/>
    <w:rsid w:val="44831A75"/>
    <w:rsid w:val="44FA5374"/>
    <w:rsid w:val="454F6ECD"/>
    <w:rsid w:val="45A717E6"/>
    <w:rsid w:val="46250EA0"/>
    <w:rsid w:val="4693CE93"/>
    <w:rsid w:val="46C6869A"/>
    <w:rsid w:val="473C8DF6"/>
    <w:rsid w:val="475F863F"/>
    <w:rsid w:val="47614EA2"/>
    <w:rsid w:val="47AF357D"/>
    <w:rsid w:val="48F7668F"/>
    <w:rsid w:val="490DE195"/>
    <w:rsid w:val="49621EE5"/>
    <w:rsid w:val="49B35D4B"/>
    <w:rsid w:val="49B82EDB"/>
    <w:rsid w:val="49D8661C"/>
    <w:rsid w:val="4AAC5744"/>
    <w:rsid w:val="4B1F1F01"/>
    <w:rsid w:val="4B22A04B"/>
    <w:rsid w:val="4C337954"/>
    <w:rsid w:val="4C66604C"/>
    <w:rsid w:val="4C74A3A9"/>
    <w:rsid w:val="4CFA68D5"/>
    <w:rsid w:val="4D113482"/>
    <w:rsid w:val="4D238D36"/>
    <w:rsid w:val="4E514702"/>
    <w:rsid w:val="4E984E89"/>
    <w:rsid w:val="4F1680BB"/>
    <w:rsid w:val="4F291D9B"/>
    <w:rsid w:val="4F582611"/>
    <w:rsid w:val="4F6A1B62"/>
    <w:rsid w:val="4F7ECC55"/>
    <w:rsid w:val="5025462C"/>
    <w:rsid w:val="503378B8"/>
    <w:rsid w:val="50F8F704"/>
    <w:rsid w:val="50FE98F2"/>
    <w:rsid w:val="516427D8"/>
    <w:rsid w:val="51CC7D7F"/>
    <w:rsid w:val="51EC8F7B"/>
    <w:rsid w:val="5283B1B4"/>
    <w:rsid w:val="52F1F9F2"/>
    <w:rsid w:val="5356EAD7"/>
    <w:rsid w:val="5371F505"/>
    <w:rsid w:val="53DD1C86"/>
    <w:rsid w:val="53DEDB1C"/>
    <w:rsid w:val="547794DE"/>
    <w:rsid w:val="5478E052"/>
    <w:rsid w:val="555A14E2"/>
    <w:rsid w:val="555FFC8C"/>
    <w:rsid w:val="557B942B"/>
    <w:rsid w:val="55D33F0D"/>
    <w:rsid w:val="55F02F1A"/>
    <w:rsid w:val="561BB671"/>
    <w:rsid w:val="569BF127"/>
    <w:rsid w:val="56E37FD6"/>
    <w:rsid w:val="56FFFDB4"/>
    <w:rsid w:val="571FA11C"/>
    <w:rsid w:val="576B544C"/>
    <w:rsid w:val="576F13B5"/>
    <w:rsid w:val="578248C8"/>
    <w:rsid w:val="57E20E1A"/>
    <w:rsid w:val="585EFDC3"/>
    <w:rsid w:val="593DAE06"/>
    <w:rsid w:val="5956F2F8"/>
    <w:rsid w:val="59CA5D4E"/>
    <w:rsid w:val="59D57891"/>
    <w:rsid w:val="59FACE24"/>
    <w:rsid w:val="5A6F7F9F"/>
    <w:rsid w:val="5AA2F50E"/>
    <w:rsid w:val="5ABC2DB5"/>
    <w:rsid w:val="5ABFEB65"/>
    <w:rsid w:val="5AF4C44B"/>
    <w:rsid w:val="5BFE51DB"/>
    <w:rsid w:val="5C0EAA4E"/>
    <w:rsid w:val="5C226BD8"/>
    <w:rsid w:val="5C31D07D"/>
    <w:rsid w:val="5C534919"/>
    <w:rsid w:val="5C61B247"/>
    <w:rsid w:val="5C7E2667"/>
    <w:rsid w:val="5C94786D"/>
    <w:rsid w:val="5CE5F440"/>
    <w:rsid w:val="5D01FE10"/>
    <w:rsid w:val="5D07F90A"/>
    <w:rsid w:val="5DA4E0AB"/>
    <w:rsid w:val="5DF55F2A"/>
    <w:rsid w:val="5E64587D"/>
    <w:rsid w:val="5E75A509"/>
    <w:rsid w:val="5F11A6E9"/>
    <w:rsid w:val="5F5ACFDD"/>
    <w:rsid w:val="5F766631"/>
    <w:rsid w:val="5F912F8B"/>
    <w:rsid w:val="6026D42D"/>
    <w:rsid w:val="602CFACB"/>
    <w:rsid w:val="60339675"/>
    <w:rsid w:val="603C0EF5"/>
    <w:rsid w:val="60674E5C"/>
    <w:rsid w:val="60D54AF7"/>
    <w:rsid w:val="616044C9"/>
    <w:rsid w:val="61980791"/>
    <w:rsid w:val="6201927E"/>
    <w:rsid w:val="62A7DA38"/>
    <w:rsid w:val="63900917"/>
    <w:rsid w:val="6399DEBE"/>
    <w:rsid w:val="63ACA71E"/>
    <w:rsid w:val="63BE3051"/>
    <w:rsid w:val="63D81DC1"/>
    <w:rsid w:val="640B2FE9"/>
    <w:rsid w:val="64551E0B"/>
    <w:rsid w:val="64AC2499"/>
    <w:rsid w:val="6530EFAB"/>
    <w:rsid w:val="65AFE11D"/>
    <w:rsid w:val="65C16641"/>
    <w:rsid w:val="65EF9EF4"/>
    <w:rsid w:val="66564205"/>
    <w:rsid w:val="6666432F"/>
    <w:rsid w:val="66678E91"/>
    <w:rsid w:val="67502476"/>
    <w:rsid w:val="67535D70"/>
    <w:rsid w:val="67EF0507"/>
    <w:rsid w:val="67EFF90C"/>
    <w:rsid w:val="6830C415"/>
    <w:rsid w:val="697A1059"/>
    <w:rsid w:val="6A37D1CE"/>
    <w:rsid w:val="6ACE714E"/>
    <w:rsid w:val="6B59E4AB"/>
    <w:rsid w:val="6CD49C86"/>
    <w:rsid w:val="6DBDD3FA"/>
    <w:rsid w:val="6EAC4FE4"/>
    <w:rsid w:val="6F0B57D5"/>
    <w:rsid w:val="6F1120A2"/>
    <w:rsid w:val="6FB7BC02"/>
    <w:rsid w:val="6FC6DE05"/>
    <w:rsid w:val="701171CE"/>
    <w:rsid w:val="709333F9"/>
    <w:rsid w:val="70AA09C6"/>
    <w:rsid w:val="70D575C4"/>
    <w:rsid w:val="71413342"/>
    <w:rsid w:val="71C7B90E"/>
    <w:rsid w:val="721C2D99"/>
    <w:rsid w:val="72451242"/>
    <w:rsid w:val="729FA25A"/>
    <w:rsid w:val="72A1BBA6"/>
    <w:rsid w:val="72DAC8CA"/>
    <w:rsid w:val="731C493B"/>
    <w:rsid w:val="737B55A7"/>
    <w:rsid w:val="73FD5FD0"/>
    <w:rsid w:val="741F42BE"/>
    <w:rsid w:val="750177C4"/>
    <w:rsid w:val="75BC6225"/>
    <w:rsid w:val="76D66615"/>
    <w:rsid w:val="770C64C6"/>
    <w:rsid w:val="773EFF20"/>
    <w:rsid w:val="7753D899"/>
    <w:rsid w:val="77C46B0A"/>
    <w:rsid w:val="7948EE52"/>
    <w:rsid w:val="798CF98C"/>
    <w:rsid w:val="7A329940"/>
    <w:rsid w:val="7A8C82CD"/>
    <w:rsid w:val="7A8D753D"/>
    <w:rsid w:val="7AC40323"/>
    <w:rsid w:val="7AE3901C"/>
    <w:rsid w:val="7B0D52F8"/>
    <w:rsid w:val="7B18D2EB"/>
    <w:rsid w:val="7B2819B6"/>
    <w:rsid w:val="7B9222AA"/>
    <w:rsid w:val="7BB24D0F"/>
    <w:rsid w:val="7CE84D04"/>
    <w:rsid w:val="7CF07C36"/>
    <w:rsid w:val="7D18D56A"/>
    <w:rsid w:val="7D4AAC1E"/>
    <w:rsid w:val="7DAE4F30"/>
    <w:rsid w:val="7E481D52"/>
    <w:rsid w:val="7E67E41E"/>
    <w:rsid w:val="7EE60E4F"/>
    <w:rsid w:val="7F25F4E3"/>
    <w:rsid w:val="7F89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2E5933"/>
  <w15:docId w15:val="{E8AF4417-7FC9-45C2-8775-E2866920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1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alTable1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alTable1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5303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03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hbEp1tavQH4&amp;t=165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se.georgiastandards.org/00fcf0e2-b9c3-11e7-a4ad-47f36833e889/a9d48c67-0ed0-4913-a20d-54c51ce4b4d8/58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f3b94c72-9c0d-11e8-b85c-3b1a3079ae6e/0b28edda-fc39-11ea-a8d1-0242ac150004/193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case.georgiastandards.org/00fcf0e2-b9c3-11e7-a4ad-47f36833e889/4dc276d9-8539-43bf-8c78-a64012dd9276/579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c21b7f6a-fc09-11ea-8551-0242ac150004/1904" TargetMode="External"/><Relationship Id="rId14" Type="http://schemas.openxmlformats.org/officeDocument/2006/relationships/hyperlink" Target="https://www.youtube.com/watch?v=844LQegRV-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YH482VbzJrvGflSZTkFFJbanpw==">AMUW2mX0dRaMMT5wBb9e4JGPC50K56sLWp7ESztK3Ql8bzv4BxQEXsn141pFJI0dxWPHzqsBVevjvjjG1gNM9qilawOh25tL+v0QeJEoJ9mMGoqacpCX6Y4=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5D7E8F-1D26-444E-9169-DAA075F106DB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5500626B-505B-4CC7-B076-6309ADF20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510B85-4613-419F-97E3-9A9A386BAF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973</Words>
  <Characters>5551</Characters>
  <Application>Microsoft Office Word</Application>
  <DocSecurity>0</DocSecurity>
  <Lines>46</Lines>
  <Paragraphs>13</Paragraphs>
  <ScaleCrop>false</ScaleCrop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Seng, Mathew</dc:creator>
  <cp:lastModifiedBy>Collado, Rafael S</cp:lastModifiedBy>
  <cp:revision>3</cp:revision>
  <dcterms:created xsi:type="dcterms:W3CDTF">2022-02-18T18:31:00Z</dcterms:created>
  <dcterms:modified xsi:type="dcterms:W3CDTF">2025-01-28T19:40:00Z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